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D95" w:rsidRPr="003E7D95" w:rsidRDefault="003E7D95" w:rsidP="003E7D95">
      <w:pPr>
        <w:shd w:val="clear" w:color="auto" w:fill="F2F2F2" w:themeFill="background1" w:themeFillShade="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ins w:id="0" w:author="Unknown"/>
          <w:rFonts w:ascii="Courier New" w:eastAsia="Times New Roman" w:hAnsi="Courier New" w:cs="Courier New"/>
          <w:color w:val="336699"/>
          <w:sz w:val="20"/>
          <w:szCs w:val="20"/>
        </w:rPr>
      </w:pPr>
    </w:p>
    <w:p w:rsidR="003E7D95" w:rsidRPr="003E7D95" w:rsidRDefault="00D44F2F" w:rsidP="003E7D95">
      <w:pPr>
        <w:shd w:val="clear" w:color="auto" w:fill="F2F2F2" w:themeFill="background1" w:themeFillShade="F2"/>
        <w:spacing w:after="0" w:line="240" w:lineRule="auto"/>
        <w:jc w:val="center"/>
        <w:rPr>
          <w:ins w:id="1" w:author="Unknown"/>
          <w:rFonts w:ascii="Times New Roman" w:eastAsia="Times New Roman" w:hAnsi="Times New Roman" w:cs="Times New Roman"/>
          <w:color w:val="336699"/>
          <w:sz w:val="24"/>
          <w:szCs w:val="24"/>
        </w:rPr>
      </w:pPr>
      <w:r>
        <w:rPr>
          <w:rFonts w:ascii="Times New Roman" w:eastAsia="Times New Roman" w:hAnsi="Times New Roman" w:cs="Times New Roman"/>
          <w:color w:val="336699"/>
          <w:sz w:val="24"/>
          <w:szCs w:val="24"/>
        </w:rPr>
        <w:t>September Week 1</w:t>
      </w:r>
    </w:p>
    <w:p w:rsidR="003E7D95" w:rsidRPr="003E7D95" w:rsidRDefault="003E7D95" w:rsidP="003E7D95">
      <w:pPr>
        <w:shd w:val="clear" w:color="auto" w:fill="F2F2F2" w:themeFill="background1" w:themeFillShade="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ins w:id="2" w:author="Unknown"/>
          <w:rFonts w:ascii="Courier New" w:eastAsia="Times New Roman" w:hAnsi="Courier New" w:cs="Courier New"/>
          <w:color w:val="336699"/>
          <w:sz w:val="20"/>
          <w:szCs w:val="20"/>
        </w:rPr>
      </w:pPr>
    </w:p>
    <w:tbl>
      <w:tblPr>
        <w:tblW w:w="8922" w:type="dxa"/>
        <w:jc w:val="center"/>
        <w:tblCellSpacing w:w="0" w:type="dxa"/>
        <w:tblBorders>
          <w:top w:val="outset" w:sz="12" w:space="0" w:color="336699"/>
          <w:left w:val="outset" w:sz="12" w:space="0" w:color="336699"/>
          <w:bottom w:val="outset" w:sz="12" w:space="0" w:color="336699"/>
          <w:right w:val="outset" w:sz="12" w:space="0" w:color="336699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756"/>
        <w:gridCol w:w="1365"/>
        <w:gridCol w:w="1410"/>
        <w:gridCol w:w="1860"/>
        <w:gridCol w:w="1621"/>
        <w:gridCol w:w="1204"/>
      </w:tblGrid>
      <w:tr w:rsidR="003E7D95" w:rsidRPr="003E7D95" w:rsidTr="00D44F2F">
        <w:trPr>
          <w:trHeight w:val="367"/>
          <w:tblCellSpacing w:w="0" w:type="dxa"/>
          <w:jc w:val="center"/>
        </w:trPr>
        <w:tc>
          <w:tcPr>
            <w:tcW w:w="0" w:type="auto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shd w:val="clear" w:color="auto" w:fill="336699"/>
            <w:vAlign w:val="center"/>
            <w:hideMark/>
          </w:tcPr>
          <w:p w:rsidR="003E7D95" w:rsidRPr="003E7D95" w:rsidRDefault="003E7D95" w:rsidP="003E7D95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7D95"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  <w:t xml:space="preserve">WEEK 1 </w:t>
            </w:r>
          </w:p>
        </w:tc>
        <w:tc>
          <w:tcPr>
            <w:tcW w:w="0" w:type="auto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shd w:val="clear" w:color="auto" w:fill="E9C2A6"/>
            <w:vAlign w:val="center"/>
            <w:hideMark/>
          </w:tcPr>
          <w:p w:rsidR="003E7D95" w:rsidRPr="003E7D95" w:rsidRDefault="003E7D95" w:rsidP="003E7D95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7D95"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  <w:t xml:space="preserve">MONDAY </w:t>
            </w:r>
          </w:p>
        </w:tc>
        <w:tc>
          <w:tcPr>
            <w:tcW w:w="0" w:type="auto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shd w:val="clear" w:color="auto" w:fill="E9C2A6"/>
            <w:vAlign w:val="center"/>
            <w:hideMark/>
          </w:tcPr>
          <w:p w:rsidR="003E7D95" w:rsidRPr="003E7D95" w:rsidRDefault="003E7D95" w:rsidP="003E7D95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7D95"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  <w:t xml:space="preserve">TUESDAY </w:t>
            </w:r>
          </w:p>
        </w:tc>
        <w:tc>
          <w:tcPr>
            <w:tcW w:w="0" w:type="auto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shd w:val="clear" w:color="auto" w:fill="E9C2A6"/>
            <w:vAlign w:val="center"/>
            <w:hideMark/>
          </w:tcPr>
          <w:p w:rsidR="003E7D95" w:rsidRPr="003E7D95" w:rsidRDefault="003E7D95" w:rsidP="003E7D95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7D95"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  <w:t xml:space="preserve">WEDNESDAY </w:t>
            </w:r>
          </w:p>
        </w:tc>
        <w:tc>
          <w:tcPr>
            <w:tcW w:w="0" w:type="auto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shd w:val="clear" w:color="auto" w:fill="E9C2A6"/>
            <w:vAlign w:val="center"/>
            <w:hideMark/>
          </w:tcPr>
          <w:p w:rsidR="003E7D95" w:rsidRPr="003E7D95" w:rsidRDefault="003E7D95" w:rsidP="003E7D95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7D95"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  <w:t xml:space="preserve">THURSDAY </w:t>
            </w:r>
          </w:p>
        </w:tc>
        <w:tc>
          <w:tcPr>
            <w:tcW w:w="0" w:type="auto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shd w:val="clear" w:color="auto" w:fill="E9C2A6"/>
            <w:vAlign w:val="center"/>
            <w:hideMark/>
          </w:tcPr>
          <w:p w:rsidR="003E7D95" w:rsidRPr="003E7D95" w:rsidRDefault="003E7D95" w:rsidP="003E7D95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7D95"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  <w:t xml:space="preserve">FRIDAY </w:t>
            </w:r>
          </w:p>
        </w:tc>
      </w:tr>
      <w:tr w:rsidR="003E7D95" w:rsidRPr="003E7D95" w:rsidTr="00D44F2F">
        <w:trPr>
          <w:trHeight w:val="1996"/>
          <w:tblCellSpacing w:w="0" w:type="dxa"/>
          <w:jc w:val="center"/>
        </w:trPr>
        <w:tc>
          <w:tcPr>
            <w:tcW w:w="0" w:type="auto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shd w:val="clear" w:color="auto" w:fill="FFFFFF" w:themeFill="background1"/>
            <w:vAlign w:val="center"/>
            <w:hideMark/>
          </w:tcPr>
          <w:p w:rsidR="003E7D95" w:rsidRPr="003E7D95" w:rsidRDefault="003E7D95" w:rsidP="003E7D95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7D95">
              <w:rPr>
                <w:rFonts w:ascii="Arial" w:eastAsia="Times New Roman" w:hAnsi="Arial" w:cs="Arial"/>
                <w:color w:val="FF0000"/>
                <w:sz w:val="27"/>
                <w:szCs w:val="27"/>
              </w:rPr>
              <w:t xml:space="preserve">BREAKFAST </w:t>
            </w:r>
          </w:p>
        </w:tc>
        <w:tc>
          <w:tcPr>
            <w:tcW w:w="0" w:type="auto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shd w:val="clear" w:color="auto" w:fill="F2F2F2" w:themeFill="background1" w:themeFillShade="F2"/>
            <w:vAlign w:val="center"/>
            <w:hideMark/>
          </w:tcPr>
          <w:p w:rsidR="003E7D95" w:rsidRPr="003E7D95" w:rsidRDefault="003E7D95" w:rsidP="003E7D95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6699"/>
                <w:sz w:val="24"/>
                <w:szCs w:val="24"/>
              </w:rPr>
            </w:pP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Oatmeal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Blueberries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---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Milk</w:t>
            </w:r>
          </w:p>
        </w:tc>
        <w:tc>
          <w:tcPr>
            <w:tcW w:w="0" w:type="auto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shd w:val="clear" w:color="auto" w:fill="FFFFEE"/>
            <w:vAlign w:val="center"/>
            <w:hideMark/>
          </w:tcPr>
          <w:p w:rsidR="003E7D95" w:rsidRPr="003E7D95" w:rsidRDefault="003E7D95" w:rsidP="003E7D95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6699"/>
                <w:sz w:val="24"/>
                <w:szCs w:val="24"/>
              </w:rPr>
            </w:pP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Rice </w:t>
            </w:r>
            <w:proofErr w:type="spellStart"/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Krispies</w:t>
            </w:r>
            <w:proofErr w:type="spellEnd"/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Pears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 xml:space="preserve">Milk </w:t>
            </w:r>
          </w:p>
        </w:tc>
        <w:tc>
          <w:tcPr>
            <w:tcW w:w="0" w:type="auto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shd w:val="clear" w:color="auto" w:fill="FFFFEE"/>
            <w:vAlign w:val="center"/>
            <w:hideMark/>
          </w:tcPr>
          <w:p w:rsidR="003E7D95" w:rsidRPr="003E7D95" w:rsidRDefault="003E7D95" w:rsidP="003E7D95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6699"/>
                <w:sz w:val="24"/>
                <w:szCs w:val="24"/>
              </w:rPr>
            </w:pP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Coffee Cake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Apple Juice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 xml:space="preserve">Milk </w:t>
            </w:r>
          </w:p>
        </w:tc>
        <w:tc>
          <w:tcPr>
            <w:tcW w:w="0" w:type="auto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shd w:val="clear" w:color="auto" w:fill="FFFFEE"/>
            <w:vAlign w:val="center"/>
            <w:hideMark/>
          </w:tcPr>
          <w:p w:rsidR="003E7D95" w:rsidRPr="003E7D95" w:rsidRDefault="003E7D95" w:rsidP="003E7D95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6699"/>
                <w:sz w:val="24"/>
                <w:szCs w:val="24"/>
              </w:rPr>
            </w:pP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Whole Wheat Toast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---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Orange Juice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---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 xml:space="preserve">Milk </w:t>
            </w:r>
          </w:p>
        </w:tc>
        <w:tc>
          <w:tcPr>
            <w:tcW w:w="0" w:type="auto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shd w:val="clear" w:color="auto" w:fill="FFFFEE"/>
            <w:vAlign w:val="center"/>
            <w:hideMark/>
          </w:tcPr>
          <w:p w:rsidR="003E7D95" w:rsidRPr="003E7D95" w:rsidRDefault="003E7D95" w:rsidP="003E7D95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6699"/>
                <w:sz w:val="24"/>
                <w:szCs w:val="24"/>
              </w:rPr>
            </w:pP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Pancakes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---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Grapes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---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 xml:space="preserve">Milk </w:t>
            </w:r>
          </w:p>
        </w:tc>
      </w:tr>
      <w:tr w:rsidR="003E7D95" w:rsidRPr="003E7D95" w:rsidTr="00D44F2F">
        <w:trPr>
          <w:trHeight w:val="1644"/>
          <w:tblCellSpacing w:w="0" w:type="dxa"/>
          <w:jc w:val="center"/>
        </w:trPr>
        <w:tc>
          <w:tcPr>
            <w:tcW w:w="0" w:type="auto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shd w:val="clear" w:color="auto" w:fill="F2F2F2" w:themeFill="background1" w:themeFillShade="F2"/>
            <w:vAlign w:val="center"/>
            <w:hideMark/>
          </w:tcPr>
          <w:p w:rsidR="003E7D95" w:rsidRPr="003E7D95" w:rsidRDefault="003E7D95" w:rsidP="003E7D95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7D95">
              <w:rPr>
                <w:rFonts w:ascii="Arial" w:eastAsia="Times New Roman" w:hAnsi="Arial" w:cs="Arial"/>
                <w:color w:val="FF0000"/>
                <w:sz w:val="27"/>
                <w:szCs w:val="27"/>
              </w:rPr>
              <w:t xml:space="preserve">AM SNACK </w:t>
            </w:r>
          </w:p>
        </w:tc>
        <w:tc>
          <w:tcPr>
            <w:tcW w:w="0" w:type="auto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shd w:val="clear" w:color="auto" w:fill="FFFFFF" w:themeFill="background1"/>
            <w:vAlign w:val="center"/>
            <w:hideMark/>
          </w:tcPr>
          <w:p w:rsidR="003E7D95" w:rsidRPr="003E7D95" w:rsidRDefault="003E7D95" w:rsidP="003E7D95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6699"/>
                <w:sz w:val="24"/>
                <w:szCs w:val="24"/>
              </w:rPr>
            </w:pP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Rice Cake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---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 xml:space="preserve">Apple Juice </w:t>
            </w:r>
          </w:p>
        </w:tc>
        <w:tc>
          <w:tcPr>
            <w:tcW w:w="0" w:type="auto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shd w:val="clear" w:color="auto" w:fill="FFFFEE"/>
            <w:vAlign w:val="center"/>
            <w:hideMark/>
          </w:tcPr>
          <w:p w:rsidR="003E7D95" w:rsidRPr="003E7D95" w:rsidRDefault="003E7D95" w:rsidP="003E7D95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6699"/>
                <w:sz w:val="24"/>
                <w:szCs w:val="24"/>
              </w:rPr>
            </w:pP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English Muffin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---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 xml:space="preserve">Grape Juice </w:t>
            </w:r>
          </w:p>
        </w:tc>
        <w:tc>
          <w:tcPr>
            <w:tcW w:w="0" w:type="auto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shd w:val="clear" w:color="auto" w:fill="FFFFEE"/>
            <w:vAlign w:val="center"/>
            <w:hideMark/>
          </w:tcPr>
          <w:p w:rsidR="003E7D95" w:rsidRPr="003E7D95" w:rsidRDefault="003E7D95" w:rsidP="003E7D95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6699"/>
                <w:sz w:val="24"/>
                <w:szCs w:val="24"/>
              </w:rPr>
            </w:pP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Instant Banana Pudding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---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 xml:space="preserve">Cheese Nips </w:t>
            </w:r>
          </w:p>
        </w:tc>
        <w:tc>
          <w:tcPr>
            <w:tcW w:w="0" w:type="auto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shd w:val="clear" w:color="auto" w:fill="FFFFEE"/>
            <w:vAlign w:val="center"/>
            <w:hideMark/>
          </w:tcPr>
          <w:p w:rsidR="003E7D95" w:rsidRPr="003E7D95" w:rsidRDefault="003E7D95" w:rsidP="003E7D95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6699"/>
                <w:sz w:val="24"/>
                <w:szCs w:val="24"/>
              </w:rPr>
            </w:pP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Cheerios Treat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---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 xml:space="preserve">Tropical Juicy Juice </w:t>
            </w:r>
          </w:p>
        </w:tc>
        <w:tc>
          <w:tcPr>
            <w:tcW w:w="0" w:type="auto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shd w:val="clear" w:color="auto" w:fill="FFFFEE"/>
            <w:vAlign w:val="center"/>
            <w:hideMark/>
          </w:tcPr>
          <w:p w:rsidR="003E7D95" w:rsidRPr="003E7D95" w:rsidRDefault="003E7D95" w:rsidP="003E7D95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6699"/>
                <w:sz w:val="24"/>
                <w:szCs w:val="24"/>
              </w:rPr>
            </w:pP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Cottage Cheese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---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 xml:space="preserve">Carrot Sticks </w:t>
            </w:r>
          </w:p>
        </w:tc>
      </w:tr>
      <w:tr w:rsidR="003E7D95" w:rsidRPr="003E7D95" w:rsidTr="00D44F2F">
        <w:trPr>
          <w:trHeight w:val="3640"/>
          <w:tblCellSpacing w:w="0" w:type="dxa"/>
          <w:jc w:val="center"/>
        </w:trPr>
        <w:tc>
          <w:tcPr>
            <w:tcW w:w="0" w:type="auto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shd w:val="clear" w:color="auto" w:fill="F2F2F2" w:themeFill="background1" w:themeFillShade="F2"/>
            <w:vAlign w:val="center"/>
            <w:hideMark/>
          </w:tcPr>
          <w:p w:rsidR="003E7D95" w:rsidRPr="003E7D95" w:rsidRDefault="003E7D95" w:rsidP="003E7D95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7D95">
              <w:rPr>
                <w:rFonts w:ascii="Arial" w:eastAsia="Times New Roman" w:hAnsi="Arial" w:cs="Arial"/>
                <w:color w:val="FF0000"/>
                <w:sz w:val="27"/>
                <w:szCs w:val="27"/>
              </w:rPr>
              <w:t xml:space="preserve">LUNCH </w:t>
            </w:r>
          </w:p>
        </w:tc>
        <w:tc>
          <w:tcPr>
            <w:tcW w:w="0" w:type="auto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shd w:val="clear" w:color="auto" w:fill="FFFFEE"/>
            <w:vAlign w:val="center"/>
            <w:hideMark/>
          </w:tcPr>
          <w:p w:rsidR="003E7D95" w:rsidRPr="003E7D95" w:rsidRDefault="003E7D95" w:rsidP="003E7D95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6699"/>
                <w:sz w:val="24"/>
                <w:szCs w:val="24"/>
              </w:rPr>
            </w:pP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Sloppy Joe on Bun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---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Onion Rings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---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Peaches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---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 xml:space="preserve">Milk </w:t>
            </w:r>
          </w:p>
        </w:tc>
        <w:tc>
          <w:tcPr>
            <w:tcW w:w="0" w:type="auto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shd w:val="clear" w:color="auto" w:fill="FFFFEE"/>
            <w:vAlign w:val="center"/>
            <w:hideMark/>
          </w:tcPr>
          <w:p w:rsidR="003E7D95" w:rsidRPr="003E7D95" w:rsidRDefault="003E7D95" w:rsidP="003E7D95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6699"/>
                <w:sz w:val="24"/>
                <w:szCs w:val="24"/>
              </w:rPr>
            </w:pP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Grilled Cheese Sandwich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---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Tomato Soup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---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Applesauce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---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 xml:space="preserve">Milk </w:t>
            </w:r>
          </w:p>
        </w:tc>
        <w:tc>
          <w:tcPr>
            <w:tcW w:w="0" w:type="auto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shd w:val="clear" w:color="auto" w:fill="FFFFEE"/>
            <w:vAlign w:val="center"/>
            <w:hideMark/>
          </w:tcPr>
          <w:p w:rsidR="003E7D95" w:rsidRPr="003E7D95" w:rsidRDefault="003E7D95" w:rsidP="003E7D95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6699"/>
                <w:sz w:val="24"/>
                <w:szCs w:val="24"/>
              </w:rPr>
            </w:pP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Chicken Nuggets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---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Green Beans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---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Orange Slices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---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Bread &amp; Butter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---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 xml:space="preserve">Milk </w:t>
            </w:r>
          </w:p>
        </w:tc>
        <w:tc>
          <w:tcPr>
            <w:tcW w:w="0" w:type="auto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shd w:val="clear" w:color="auto" w:fill="FFFFEE"/>
            <w:vAlign w:val="center"/>
            <w:hideMark/>
          </w:tcPr>
          <w:p w:rsidR="003E7D95" w:rsidRPr="003E7D95" w:rsidRDefault="003E7D95" w:rsidP="003E7D95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6699"/>
                <w:sz w:val="24"/>
                <w:szCs w:val="24"/>
              </w:rPr>
            </w:pP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Scrambled Eggs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---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Hash-Brown Potatoes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---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Strawberries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---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Toast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---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 xml:space="preserve">Milk </w:t>
            </w:r>
          </w:p>
        </w:tc>
        <w:tc>
          <w:tcPr>
            <w:tcW w:w="0" w:type="auto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shd w:val="clear" w:color="auto" w:fill="FFFFEE"/>
            <w:vAlign w:val="center"/>
            <w:hideMark/>
          </w:tcPr>
          <w:p w:rsidR="003E7D95" w:rsidRPr="003E7D95" w:rsidRDefault="003E7D95" w:rsidP="003E7D95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6699"/>
                <w:sz w:val="24"/>
                <w:szCs w:val="24"/>
              </w:rPr>
            </w:pP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Spaghetti &amp; Meatballs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---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Peas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---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Fruit Cocktail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---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 xml:space="preserve">Milk </w:t>
            </w:r>
          </w:p>
        </w:tc>
      </w:tr>
      <w:tr w:rsidR="003E7D95" w:rsidRPr="003E7D95" w:rsidTr="00D44F2F">
        <w:trPr>
          <w:trHeight w:val="1996"/>
          <w:tblCellSpacing w:w="0" w:type="dxa"/>
          <w:jc w:val="center"/>
        </w:trPr>
        <w:tc>
          <w:tcPr>
            <w:tcW w:w="0" w:type="auto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shd w:val="clear" w:color="auto" w:fill="F2F2F2" w:themeFill="background1" w:themeFillShade="F2"/>
            <w:vAlign w:val="center"/>
            <w:hideMark/>
          </w:tcPr>
          <w:p w:rsidR="003E7D95" w:rsidRPr="003E7D95" w:rsidRDefault="003E7D95" w:rsidP="003E7D95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7D95">
              <w:rPr>
                <w:rFonts w:ascii="Arial" w:eastAsia="Times New Roman" w:hAnsi="Arial" w:cs="Arial"/>
                <w:color w:val="FF0000"/>
                <w:sz w:val="27"/>
                <w:szCs w:val="27"/>
              </w:rPr>
              <w:t xml:space="preserve">PM SNACK </w:t>
            </w:r>
          </w:p>
        </w:tc>
        <w:tc>
          <w:tcPr>
            <w:tcW w:w="0" w:type="auto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shd w:val="clear" w:color="auto" w:fill="FFFFEE"/>
            <w:vAlign w:val="center"/>
            <w:hideMark/>
          </w:tcPr>
          <w:p w:rsidR="003E7D95" w:rsidRPr="003E7D95" w:rsidRDefault="003E7D95" w:rsidP="003E7D95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6699"/>
                <w:sz w:val="24"/>
                <w:szCs w:val="24"/>
              </w:rPr>
            </w:pP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Monkey Bars rolled 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 xml:space="preserve">in Special K Cereal </w:t>
            </w:r>
          </w:p>
        </w:tc>
        <w:tc>
          <w:tcPr>
            <w:tcW w:w="0" w:type="auto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shd w:val="clear" w:color="auto" w:fill="FFFFEE"/>
            <w:vAlign w:val="center"/>
            <w:hideMark/>
          </w:tcPr>
          <w:p w:rsidR="003E7D95" w:rsidRPr="003E7D95" w:rsidRDefault="003E7D95" w:rsidP="003E7D95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6699"/>
                <w:sz w:val="24"/>
                <w:szCs w:val="24"/>
              </w:rPr>
            </w:pP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Ham cubes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---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 xml:space="preserve">Cheese Cubes </w:t>
            </w:r>
          </w:p>
        </w:tc>
        <w:tc>
          <w:tcPr>
            <w:tcW w:w="0" w:type="auto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shd w:val="clear" w:color="auto" w:fill="FFFFEE"/>
            <w:vAlign w:val="center"/>
            <w:hideMark/>
          </w:tcPr>
          <w:p w:rsidR="003E7D95" w:rsidRPr="003E7D95" w:rsidRDefault="003E7D95" w:rsidP="003E7D95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6699"/>
                <w:sz w:val="24"/>
                <w:szCs w:val="24"/>
              </w:rPr>
            </w:pP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Vanilla Yogurt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---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 xml:space="preserve">Goldfish Crackers </w:t>
            </w:r>
          </w:p>
        </w:tc>
        <w:tc>
          <w:tcPr>
            <w:tcW w:w="0" w:type="auto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shd w:val="clear" w:color="auto" w:fill="FFFFEE"/>
            <w:vAlign w:val="center"/>
            <w:hideMark/>
          </w:tcPr>
          <w:p w:rsidR="003E7D95" w:rsidRPr="003E7D95" w:rsidRDefault="003E7D95" w:rsidP="003E7D95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6699"/>
                <w:sz w:val="24"/>
                <w:szCs w:val="24"/>
              </w:rPr>
            </w:pP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Apple Cookies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---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 xml:space="preserve">Bologna Rolls </w:t>
            </w:r>
          </w:p>
        </w:tc>
        <w:tc>
          <w:tcPr>
            <w:tcW w:w="0" w:type="auto"/>
            <w:tcBorders>
              <w:top w:val="outset" w:sz="6" w:space="0" w:color="336699"/>
              <w:left w:val="outset" w:sz="6" w:space="0" w:color="336699"/>
              <w:bottom w:val="outset" w:sz="6" w:space="0" w:color="336699"/>
              <w:right w:val="outset" w:sz="6" w:space="0" w:color="336699"/>
            </w:tcBorders>
            <w:shd w:val="clear" w:color="auto" w:fill="FFFFEE"/>
            <w:vAlign w:val="center"/>
            <w:hideMark/>
          </w:tcPr>
          <w:p w:rsidR="003E7D95" w:rsidRPr="003E7D95" w:rsidRDefault="003E7D95" w:rsidP="003E7D95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6699"/>
                <w:sz w:val="24"/>
                <w:szCs w:val="24"/>
              </w:rPr>
            </w:pP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Saltine Crackers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---</w:t>
            </w:r>
            <w:r w:rsidRPr="003E7D9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 xml:space="preserve">Hard-boiled Egg </w:t>
            </w:r>
          </w:p>
        </w:tc>
      </w:tr>
    </w:tbl>
    <w:p w:rsidR="003E7D95" w:rsidRPr="003E7D95" w:rsidRDefault="003E7D95" w:rsidP="003E7D95">
      <w:pPr>
        <w:shd w:val="clear" w:color="auto" w:fill="F2F2F2" w:themeFill="background1" w:themeFillShade="F2"/>
        <w:spacing w:after="0" w:line="240" w:lineRule="auto"/>
        <w:jc w:val="center"/>
        <w:rPr>
          <w:ins w:id="3" w:author="Unknown"/>
          <w:rFonts w:ascii="Times New Roman" w:eastAsia="Times New Roman" w:hAnsi="Times New Roman" w:cs="Times New Roman"/>
          <w:vanish/>
          <w:color w:val="336699"/>
          <w:sz w:val="24"/>
          <w:szCs w:val="24"/>
        </w:rPr>
      </w:pPr>
    </w:p>
    <w:p w:rsidR="00A206CA" w:rsidRDefault="00A206CA" w:rsidP="003E7D95">
      <w:pPr>
        <w:shd w:val="clear" w:color="auto" w:fill="F2F2F2" w:themeFill="background1" w:themeFillShade="F2"/>
      </w:pPr>
    </w:p>
    <w:sectPr w:rsidR="00A206CA" w:rsidSect="00A206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E7D95"/>
    <w:rsid w:val="003E7D95"/>
    <w:rsid w:val="00706C25"/>
    <w:rsid w:val="00A206CA"/>
    <w:rsid w:val="00D44F2F"/>
    <w:rsid w:val="00DF1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6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E7D95"/>
    <w:rPr>
      <w:color w:val="336699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E7D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336699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E7D95"/>
    <w:rPr>
      <w:rFonts w:ascii="Courier New" w:eastAsia="Times New Roman" w:hAnsi="Courier New" w:cs="Courier New"/>
      <w:color w:val="336699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3E7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99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E7D9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336699"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E7D95"/>
    <w:rPr>
      <w:rFonts w:ascii="Arial" w:eastAsia="Times New Roman" w:hAnsi="Arial" w:cs="Arial"/>
      <w:vanish/>
      <w:color w:val="336699"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E7D9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336699"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E7D95"/>
    <w:rPr>
      <w:rFonts w:ascii="Arial" w:eastAsia="Times New Roman" w:hAnsi="Arial" w:cs="Arial"/>
      <w:vanish/>
      <w:color w:val="336699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7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D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434714">
      <w:bodyDiv w:val="1"/>
      <w:marLeft w:val="0"/>
      <w:marRight w:val="0"/>
      <w:marTop w:val="0"/>
      <w:marBottom w:val="0"/>
      <w:divBdr>
        <w:top w:val="single" w:sz="18" w:space="0" w:color="336699"/>
        <w:left w:val="single" w:sz="18" w:space="0" w:color="336699"/>
        <w:bottom w:val="single" w:sz="18" w:space="0" w:color="336699"/>
        <w:right w:val="single" w:sz="18" w:space="0" w:color="336699"/>
      </w:divBdr>
      <w:divsChild>
        <w:div w:id="6992091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95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48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36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08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</dc:creator>
  <cp:lastModifiedBy>Steph</cp:lastModifiedBy>
  <cp:revision>3</cp:revision>
  <dcterms:created xsi:type="dcterms:W3CDTF">2010-09-12T15:44:00Z</dcterms:created>
  <dcterms:modified xsi:type="dcterms:W3CDTF">2010-09-12T16:37:00Z</dcterms:modified>
</cp:coreProperties>
</file>